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7777777" w:rsidR="004C3F20" w:rsidRPr="00712698" w:rsidRDefault="7A0B6D55" w:rsidP="7A0B6D55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</w:p>
    <w:p w14:paraId="02458724" w14:textId="77777777" w:rsidR="00EF3E67" w:rsidRPr="00712698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405E1013" w14:textId="77777777" w:rsidR="006D5E9D" w:rsidRPr="00712698" w:rsidRDefault="006D5E9D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</w:p>
    <w:p w14:paraId="0F707567" w14:textId="77777777" w:rsidR="004C3F20" w:rsidRPr="00712698" w:rsidRDefault="004C3F20" w:rsidP="004C3F20">
      <w:pPr>
        <w:tabs>
          <w:tab w:val="left" w:pos="10065"/>
        </w:tabs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  <w:r w:rsidR="7A0B6D55" w:rsidRPr="7A0B6D55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712698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712698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06314798" w:rsidR="004C3F20" w:rsidRPr="00712698" w:rsidRDefault="00CB4387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</w:rPr>
              <w:t>Monsieur le Sous-directeur Maintenance et Patrimoine du SID Sud-Est</w:t>
            </w:r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A69DE2" w14:textId="61C871F9" w:rsidR="004C3F20" w:rsidRPr="00712698" w:rsidRDefault="0085504D" w:rsidP="7A0B6D55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</w:rPr>
            </w:pPr>
            <w:bookmarkStart w:id="2" w:name="Moe1"/>
            <w:bookmarkEnd w:id="2"/>
            <w:r w:rsidRPr="0085504D">
              <w:rPr>
                <w:rFonts w:ascii="Times New Roman" w:hAnsi="Times New Roman"/>
              </w:rPr>
              <w:t>Unité de soutien de l’infrastructure de la défense de Lyon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10F18E3" w14:textId="77777777" w:rsidR="0085504D" w:rsidRPr="00AA0181" w:rsidRDefault="0085504D" w:rsidP="0085504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bookmarkStart w:id="3" w:name="Rmoe_tel"/>
            <w:bookmarkStart w:id="4" w:name="Rmoe_portable"/>
            <w:bookmarkStart w:id="5" w:name="Rmoe_fax"/>
            <w:bookmarkEnd w:id="3"/>
            <w:bookmarkEnd w:id="4"/>
            <w:bookmarkEnd w:id="5"/>
            <w:r w:rsidRPr="00AA0181">
              <w:rPr>
                <w:rFonts w:ascii="Times New Roman" w:hAnsi="Times New Roman"/>
              </w:rPr>
              <w:t>M. Deni</w:t>
            </w:r>
            <w:r>
              <w:rPr>
                <w:rFonts w:ascii="Times New Roman" w:hAnsi="Times New Roman"/>
              </w:rPr>
              <w:t>s CHABERT</w:t>
            </w:r>
            <w:r w:rsidRPr="00AA0181">
              <w:rPr>
                <w:rFonts w:ascii="Times New Roman" w:hAnsi="Times New Roman"/>
              </w:rPr>
              <w:t>, chef de l’antenne d’Ambérieu-en-Bugey de l’USID de Lyon</w:t>
            </w:r>
          </w:p>
          <w:p w14:paraId="451F6F3D" w14:textId="0B3A82D3" w:rsidR="004C3F20" w:rsidRPr="00712698" w:rsidRDefault="0085504D" w:rsidP="0085504D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  <w:b/>
                <w:bCs/>
              </w:rPr>
            </w:pPr>
            <w:r w:rsidRPr="00AA0181">
              <w:rPr>
                <w:rFonts w:ascii="Times New Roman" w:hAnsi="Times New Roman"/>
              </w:rPr>
              <w:t xml:space="preserve">Tél fixe : </w:t>
            </w:r>
            <w:r w:rsidRPr="00AA0181">
              <w:rPr>
                <w:rFonts w:ascii="Times New Roman" w:hAnsi="Times New Roman"/>
                <w:lang w:eastAsia="ar-SA"/>
              </w:rPr>
              <w:t>04 27 50 47 31</w:t>
            </w:r>
            <w:r w:rsidRPr="00AA0181">
              <w:rPr>
                <w:rFonts w:ascii="Times New Roman" w:hAnsi="Times New Roman"/>
              </w:rPr>
              <w:t xml:space="preserve">  - Portable : 06 86 36 59 83</w:t>
            </w:r>
            <w:r w:rsidRPr="00AA0181">
              <w:br/>
            </w:r>
            <w:r w:rsidRPr="00AA0181">
              <w:rPr>
                <w:rFonts w:ascii="Times New Roman" w:hAnsi="Times New Roman"/>
              </w:rPr>
              <w:t>courriel : denis.chabert@intradef.gouv.fr</w:t>
            </w:r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712698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Monsieur le directeur du 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791E3AA8" w:rsidR="000E7954" w:rsidRPr="00712698" w:rsidRDefault="7A0B6D55" w:rsidP="7A0B6D55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6" w:name="Comptable"/>
            <w:bookmarkEnd w:id="6"/>
            <w:r w:rsidRPr="7A0B6D55"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6363D467" w14:textId="77777777" w:rsidR="00AD3E84" w:rsidRPr="00AD3E84" w:rsidRDefault="7A0B6D55" w:rsidP="7A0B6D55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7D86503" w:rsidR="009276B6" w:rsidRPr="00712698" w:rsidRDefault="48EA2D1D" w:rsidP="48EA2D1D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48EA2D1D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7A0B6D55">
        <w:trPr>
          <w:trHeight w:val="711"/>
        </w:trPr>
        <w:tc>
          <w:tcPr>
            <w:tcW w:w="10065" w:type="dxa"/>
            <w:vAlign w:val="center"/>
          </w:tcPr>
          <w:p w14:paraId="4A3CD5E7" w14:textId="2BFD5EDC" w:rsidR="004C3F20" w:rsidRDefault="0085504D" w:rsidP="7A0B6D55">
            <w:pPr>
              <w:rPr>
                <w:rFonts w:ascii="Times New Roman" w:hAnsi="Times New Roman"/>
                <w:lang w:eastAsia="ar-SA"/>
              </w:rPr>
            </w:pPr>
            <w:bookmarkStart w:id="7" w:name="Objet_marche"/>
            <w:bookmarkEnd w:id="7"/>
            <w:r w:rsidRPr="0085504D">
              <w:rPr>
                <w:rFonts w:ascii="Times New Roman" w:hAnsi="Times New Roman"/>
                <w:lang w:eastAsia="ar-SA"/>
              </w:rPr>
              <w:t xml:space="preserve">Objet: </w:t>
            </w:r>
            <w:r>
              <w:rPr>
                <w:rFonts w:ascii="Times New Roman" w:hAnsi="Times New Roman"/>
                <w:lang w:eastAsia="ar-SA"/>
              </w:rPr>
              <w:t>AMBERIEU EN BUGEY (01</w:t>
            </w:r>
            <w:r w:rsidR="00CB4387">
              <w:rPr>
                <w:rFonts w:ascii="Times New Roman" w:hAnsi="Times New Roman"/>
                <w:lang w:eastAsia="ar-SA"/>
              </w:rPr>
              <w:t>) – BASE AERIENNE 278 – ANNEXE</w:t>
            </w:r>
            <w:r>
              <w:rPr>
                <w:rFonts w:ascii="Times New Roman" w:hAnsi="Times New Roman"/>
                <w:lang w:eastAsia="ar-SA"/>
              </w:rPr>
              <w:t xml:space="preserve"> CAUDRON – TRAVAUX DE RENOVATION ET DE REAMENAGEMENT INTERIEURS</w:t>
            </w:r>
          </w:p>
          <w:p w14:paraId="573D7D75" w14:textId="5B042DD0" w:rsidR="0085504D" w:rsidRPr="00712698" w:rsidRDefault="0078292A" w:rsidP="7A0B6D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Lot 2</w:t>
            </w:r>
            <w:r w:rsidR="00D25F41">
              <w:rPr>
                <w:rFonts w:ascii="Times New Roman" w:hAnsi="Times New Roman"/>
                <w:lang w:eastAsia="ar-SA"/>
              </w:rPr>
              <w:t xml:space="preserve"> : </w:t>
            </w:r>
            <w:r>
              <w:rPr>
                <w:rFonts w:ascii="Times New Roman" w:hAnsi="Times New Roman"/>
                <w:lang w:eastAsia="ar-SA"/>
              </w:rPr>
              <w:t>Plâtrerie – peinture – faux plafond – revêtement de sol – cloisons mobiles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A5FA797" w14:textId="77777777" w:rsidR="00895520" w:rsidRPr="00712698" w:rsidRDefault="00895520" w:rsidP="004C3F20">
      <w:pPr>
        <w:pStyle w:val="Corpsdetexte"/>
        <w:spacing w:before="120"/>
        <w:ind w:left="567"/>
        <w:rPr>
          <w:b/>
          <w:sz w:val="22"/>
          <w:szCs w:val="22"/>
          <w:u w:val="single"/>
          <w:lang w:val="fr-FR"/>
        </w:rPr>
      </w:pPr>
    </w:p>
    <w:p w14:paraId="491B7D5C" w14:textId="2E3F4A21" w:rsidR="004C3F20" w:rsidRPr="00712698" w:rsidRDefault="00895520" w:rsidP="003A540C">
      <w:pPr>
        <w:spacing w:after="0" w:line="240" w:lineRule="auto"/>
        <w:rPr>
          <w:b/>
          <w:bCs/>
          <w:u w:val="single"/>
        </w:rPr>
      </w:pPr>
      <w:r w:rsidRPr="00712698">
        <w:rPr>
          <w:b/>
          <w:u w:val="single"/>
        </w:rPr>
        <w:br w:type="page"/>
      </w:r>
      <w:r w:rsidR="7A0B6D55" w:rsidRPr="7A0B6D55">
        <w:rPr>
          <w:b/>
          <w:bCs/>
          <w:u w:val="single"/>
        </w:rPr>
        <w:lastRenderedPageBreak/>
        <w:t>I – 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8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8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9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0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0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1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17055475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55pt;height:20.8pt" o:ole="">
            <v:imagedata r:id="rId11" o:title=""/>
          </v:shape>
          <w:control r:id="rId12" w:name="OptionButton8" w:shapeid="_x0000_i1075"/>
        </w:object>
      </w:r>
    </w:p>
    <w:p w14:paraId="57283672" w14:textId="00DC24B5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1pt;height:20.8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5BAE810D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.2pt;height:20.8pt" o:ole="">
            <v:imagedata r:id="rId15" o:title=""/>
          </v:shape>
          <w:control r:id="rId16" w:name="OptionButton9" w:shapeid="_x0000_i1079"/>
        </w:object>
      </w:r>
    </w:p>
    <w:p w14:paraId="5B51E06D" w14:textId="2C412B2C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8pt;height:20.8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1FF7CFA9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.2pt;height:20pt" o:ole="">
            <v:imagedata r:id="rId19" o:title=""/>
          </v:shape>
          <w:control r:id="rId20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.1pt;height:20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r w:rsidRPr="7A0B6D55">
        <w:rPr>
          <w:b/>
          <w:bCs/>
          <w:sz w:val="28"/>
          <w:szCs w:val="28"/>
        </w:rPr>
        <w:t>OU</w:t>
      </w:r>
    </w:p>
    <w:p w14:paraId="0922CA15" w14:textId="3B054F94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225" w:dyaOrig="225" w14:anchorId="7001048F">
          <v:shape id="_x0000_i1087" type="#_x0000_t75" style="width:169.4pt;height:20.8pt" o:ole="" o:preferrelative="f">
            <v:imagedata r:id="rId23" o:title=""/>
          </v:shape>
          <w:control r:id="rId24" w:name="OptionButton71" w:shapeid="_x0000_i1087"/>
        </w:object>
      </w:r>
    </w:p>
    <w:p w14:paraId="16AF3BA2" w14:textId="242AF1A4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35pt;height:15.4pt" o:ole="" o:preferrelative="f">
            <v:imagedata r:id="rId25" o:title=""/>
          </v:shape>
          <w:control r:id="rId26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85pt;height:17.5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»</w:t>
      </w:r>
      <w:r w:rsidR="00BE1F1B" w:rsidRPr="7A0B6D55">
        <w:rPr>
          <w:rFonts w:ascii="Times New Roman" w:hAnsi="Times New Roman"/>
          <w:b/>
          <w:bCs/>
          <w:lang w:eastAsia="ar-SA"/>
        </w:rPr>
        <w:t>:</w:t>
      </w:r>
    </w:p>
    <w:p w14:paraId="281EC94F" w14:textId="777777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>entreprise cotraitante, mandataire du groupement: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56297255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55pt;height:20.8pt" o:ole="">
            <v:imagedata r:id="rId29" o:title=""/>
          </v:shape>
          <w:control r:id="rId30" w:name="OptionButton82" w:shapeid="_x0000_i1093"/>
        </w:object>
      </w:r>
    </w:p>
    <w:p w14:paraId="3954A87A" w14:textId="17612A3C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1pt;height:20.8pt" o:ole="">
            <v:imagedata r:id="rId31" o:title=""/>
          </v:shape>
          <w:control r:id="rId32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7C1136BB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.2pt;height:20.8pt" o:ole="">
            <v:imagedata r:id="rId33" o:title=""/>
          </v:shape>
          <w:control r:id="rId34" w:name="OptionButton91" w:shapeid="_x0000_i1097"/>
        </w:object>
      </w:r>
    </w:p>
    <w:p w14:paraId="3944FA44" w14:textId="0809355A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8pt;height:20.8pt" o:ole="">
            <v:imagedata r:id="rId35" o:title=""/>
          </v:shape>
          <w:control r:id="rId36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00A31646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.2pt;height:20pt" o:ole="">
            <v:imagedata r:id="rId19" o:title=""/>
          </v:shape>
          <w:control r:id="rId37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.1pt;height:20pt" o:ole="">
            <v:imagedata r:id="rId38" o:title=""/>
          </v:shape>
          <w:control r:id="rId39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>entreprise co</w:t>
      </w:r>
      <w:r w:rsidRPr="7A0B6D55">
        <w:rPr>
          <w:rFonts w:ascii="Times New Roman" w:hAnsi="Times New Roman"/>
          <w:b/>
          <w:bCs/>
          <w:lang w:eastAsia="ar-SA"/>
        </w:rPr>
        <w:noBreakHyphen/>
        <w:t>traitante</w:t>
      </w:r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75CD7F89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55pt;height:20.8pt" o:ole="">
            <v:imagedata r:id="rId40" o:title=""/>
          </v:shape>
          <w:control r:id="rId41" w:name="OptionButton821" w:shapeid="_x0000_i1105"/>
        </w:object>
      </w:r>
    </w:p>
    <w:p w14:paraId="7F7D8AA7" w14:textId="268AF9FA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1pt;height:20.8pt" o:ole="">
            <v:imagedata r:id="rId42" o:title=""/>
          </v:shape>
          <w:control r:id="rId43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634E725B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.2pt;height:20.8pt" o:ole="">
            <v:imagedata r:id="rId44" o:title=""/>
          </v:shape>
          <w:control r:id="rId45" w:name="OptionButton92" w:shapeid="_x0000_i1109"/>
        </w:object>
      </w:r>
    </w:p>
    <w:p w14:paraId="1FA91123" w14:textId="016B7326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8pt;height:20.8pt" o:ole="">
            <v:imagedata r:id="rId46" o:title=""/>
          </v:shape>
          <w:control r:id="rId47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7E586248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.2pt;height:20pt" o:ole="">
            <v:imagedata r:id="rId48" o:title=""/>
          </v:shape>
          <w:control r:id="rId49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.1pt;height:20pt" o:ole="">
            <v:imagedata r:id="rId38" o:title=""/>
          </v:shape>
          <w:control r:id="rId50" w:name="OptionButton1211" w:shapeid="_x0000_i1115"/>
        </w:object>
      </w:r>
    </w:p>
    <w:p w14:paraId="7D33A21C" w14:textId="6A4C42EA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Répartition des prestations (en cas de groupement)  :</w:t>
      </w:r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2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0EFAFD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bottom w:val="nil"/>
            </w:tcBorders>
          </w:tcPr>
          <w:p w14:paraId="5249AAB0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6F2613F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</w:tcPr>
          <w:p w14:paraId="22D9493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</w:tcPr>
          <w:p w14:paraId="04D9C1E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7648937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763A133C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2D00EB38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174C9817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70736E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0B7CF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835D9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6A1C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8D78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F384470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lastRenderedPageBreak/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A651CE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39D32DD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0B518D6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86875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61373D" w:rsidRPr="00712698" w14:paraId="18DCCF06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3C9188B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4BF8548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268ED81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E6C393D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6B2B2240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EE860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5AAD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85054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E65FB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</w:tbl>
    <w:p w14:paraId="70CDE9CF" w14:textId="77777777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268F8E15" w14:textId="77777777" w:rsidR="00DB0D27" w:rsidRPr="00712698" w:rsidRDefault="7A0B6D55" w:rsidP="00701822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3" w:name="Validité_offre"/>
      <w:bookmarkEnd w:id="13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1628AE2A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65pt;height:20pt" o:ole="">
            <v:imagedata r:id="rId51" o:title=""/>
          </v:shape>
          <w:control r:id="rId52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.15pt;height:20pt" o:ole="">
            <v:imagedata r:id="rId53" o:title=""/>
          </v:shape>
          <w:control r:id="rId54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081ACA39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6pt;height:20pt" o:ole="">
            <v:imagedata r:id="rId55" o:title=""/>
          </v:shape>
          <w:control r:id="rId56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7pt;height:20pt" o:ole="">
            <v:imagedata r:id="rId57" o:title=""/>
          </v:shape>
          <w:control r:id="rId58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4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bookmarkEnd w:id="14"/>
    <w:p w14:paraId="4CE370F5" w14:textId="31D6C166" w:rsidR="00B53878" w:rsidRPr="00B53878" w:rsidRDefault="00B53878" w:rsidP="00B53878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B53878">
        <w:rPr>
          <w:sz w:val="22"/>
          <w:szCs w:val="22"/>
          <w:lang w:val="fr-FR"/>
        </w:rPr>
        <w:t>Le montant de l’avance est fixé à 30% du montant initial du marché.</w:t>
      </w:r>
    </w:p>
    <w:p w14:paraId="4C55EDF8" w14:textId="083D1D0A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</w:t>
      </w:r>
      <w:r w:rsidR="00B53878">
        <w:rPr>
          <w:sz w:val="22"/>
          <w:szCs w:val="22"/>
          <w:lang w:val="fr-FR"/>
        </w:rPr>
        <w:t>t pas l’objet de sous-traitance</w:t>
      </w:r>
      <w:r w:rsidRPr="7A0B6D55">
        <w:rPr>
          <w:sz w:val="22"/>
          <w:szCs w:val="22"/>
          <w:lang w:val="fr-FR"/>
        </w:rPr>
        <w:t>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0ABFD7B0" w:rsidR="00EC5548" w:rsidRDefault="7A0B6D55" w:rsidP="7A0B6D55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 xml:space="preserve">l’ordre de service prescrivant le démarrage de la période de préparation. En l’absence de période de préparation, 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>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175D9404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D475265" w14:textId="6C4F7D74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Les travaux sont rémunérés par un prix global et forfaitaire égal à : </w:t>
      </w:r>
    </w:p>
    <w:p w14:paraId="408CBE4E" w14:textId="77777777" w:rsidR="009B2916" w:rsidRDefault="009B2916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8732D6C" w14:textId="49C91D7E" w:rsidR="00972122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1 – </w:t>
      </w:r>
      <w:r w:rsidR="0078292A">
        <w:rPr>
          <w:i/>
          <w:iCs/>
          <w:sz w:val="22"/>
          <w:szCs w:val="22"/>
          <w:lang w:val="fr-FR"/>
        </w:rPr>
        <w:t>Prestations générales – plâtrerie</w:t>
      </w:r>
      <w:r w:rsidR="002A271D">
        <w:rPr>
          <w:i/>
          <w:iCs/>
          <w:sz w:val="22"/>
          <w:szCs w:val="22"/>
          <w:lang w:val="fr-FR"/>
        </w:rPr>
        <w:t>:</w:t>
      </w:r>
    </w:p>
    <w:p w14:paraId="33045367" w14:textId="77777777" w:rsidR="009B2916" w:rsidRPr="00670B8B" w:rsidRDefault="009B2916" w:rsidP="009B291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</w:t>
      </w:r>
      <w:r>
        <w:rPr>
          <w:i/>
          <w:sz w:val="22"/>
          <w:szCs w:val="22"/>
          <w:lang w:val="fr-FR"/>
        </w:rPr>
        <w:t xml:space="preserve"> </w:t>
      </w:r>
      <w:r w:rsidRPr="00670B8B">
        <w:rPr>
          <w:i/>
          <w:sz w:val="22"/>
          <w:szCs w:val="22"/>
          <w:lang w:val="fr-FR"/>
        </w:rPr>
        <w:t xml:space="preserve"> HT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480073C7" w14:textId="77777777" w:rsidR="009B2916" w:rsidRPr="00670B8B" w:rsidRDefault="009B2916" w:rsidP="009B291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TVA</w:t>
      </w:r>
      <w:r>
        <w:rPr>
          <w:i/>
          <w:sz w:val="22"/>
          <w:szCs w:val="22"/>
          <w:lang w:val="fr-FR"/>
        </w:rPr>
        <w:t xml:space="preserve"> (20%)</w:t>
      </w:r>
      <w:r w:rsidRPr="00670B8B">
        <w:rPr>
          <w:i/>
          <w:sz w:val="22"/>
          <w:szCs w:val="22"/>
          <w:lang w:val="fr-FR"/>
        </w:rPr>
        <w:t> :</w:t>
      </w:r>
    </w:p>
    <w:p w14:paraId="54667F92" w14:textId="77777777" w:rsidR="009B2916" w:rsidRDefault="009B2916" w:rsidP="009B291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TTC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5322A92B" w14:textId="77777777" w:rsidR="009B2916" w:rsidRDefault="009B2916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</w:p>
    <w:p w14:paraId="30E25BCC" w14:textId="414627F7" w:rsidR="00972122" w:rsidRDefault="00972122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>Section technique 2 - P</w:t>
      </w:r>
      <w:r w:rsidR="0078292A">
        <w:rPr>
          <w:i/>
          <w:iCs/>
          <w:sz w:val="22"/>
          <w:szCs w:val="22"/>
          <w:lang w:val="fr-FR"/>
        </w:rPr>
        <w:t>einture – faux plafond</w:t>
      </w:r>
      <w:r w:rsidR="00EF2011" w:rsidRPr="7A0B6D55">
        <w:rPr>
          <w:i/>
          <w:iCs/>
          <w:sz w:val="22"/>
          <w:szCs w:val="22"/>
          <w:lang w:val="fr-FR"/>
        </w:rPr>
        <w:t>:</w:t>
      </w:r>
    </w:p>
    <w:p w14:paraId="5664E7AD" w14:textId="77777777" w:rsidR="009B2916" w:rsidRPr="00670B8B" w:rsidRDefault="009B2916" w:rsidP="009B291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</w:t>
      </w:r>
      <w:r>
        <w:rPr>
          <w:i/>
          <w:sz w:val="22"/>
          <w:szCs w:val="22"/>
          <w:lang w:val="fr-FR"/>
        </w:rPr>
        <w:t xml:space="preserve"> </w:t>
      </w:r>
      <w:r w:rsidRPr="00670B8B">
        <w:rPr>
          <w:i/>
          <w:sz w:val="22"/>
          <w:szCs w:val="22"/>
          <w:lang w:val="fr-FR"/>
        </w:rPr>
        <w:t xml:space="preserve"> HT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7818B0DC" w14:textId="77777777" w:rsidR="009B2916" w:rsidRPr="00670B8B" w:rsidRDefault="009B2916" w:rsidP="009B291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TVA</w:t>
      </w:r>
      <w:r>
        <w:rPr>
          <w:i/>
          <w:sz w:val="22"/>
          <w:szCs w:val="22"/>
          <w:lang w:val="fr-FR"/>
        </w:rPr>
        <w:t xml:space="preserve"> (20%)</w:t>
      </w:r>
      <w:r w:rsidRPr="00670B8B">
        <w:rPr>
          <w:i/>
          <w:sz w:val="22"/>
          <w:szCs w:val="22"/>
          <w:lang w:val="fr-FR"/>
        </w:rPr>
        <w:t> :</w:t>
      </w:r>
    </w:p>
    <w:p w14:paraId="6645E008" w14:textId="77777777" w:rsidR="009B2916" w:rsidRDefault="009B2916" w:rsidP="009B291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TTC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2B41450A" w14:textId="659FF02F" w:rsidR="00EF2011" w:rsidRDefault="00972122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lastRenderedPageBreak/>
        <w:t>Section technique 3 – Menuiseries intérieures:</w:t>
      </w:r>
      <w:r w:rsidR="00EF2011" w:rsidRPr="7A0B6D55">
        <w:rPr>
          <w:i/>
          <w:iCs/>
          <w:sz w:val="22"/>
          <w:szCs w:val="22"/>
          <w:lang w:val="fr-FR"/>
        </w:rPr>
        <w:t xml:space="preserve"> </w:t>
      </w:r>
      <w:r w:rsidR="00EF2011" w:rsidRPr="00EF2011">
        <w:rPr>
          <w:i/>
          <w:sz w:val="22"/>
          <w:szCs w:val="22"/>
          <w:lang w:val="fr-FR"/>
        </w:rPr>
        <w:tab/>
      </w:r>
      <w:r w:rsidR="00EF2011" w:rsidRPr="00EF2011">
        <w:rPr>
          <w:i/>
          <w:sz w:val="22"/>
          <w:szCs w:val="22"/>
          <w:lang w:val="fr-FR"/>
        </w:rPr>
        <w:tab/>
      </w:r>
    </w:p>
    <w:p w14:paraId="14104233" w14:textId="77777777" w:rsidR="009B2916" w:rsidRPr="00670B8B" w:rsidRDefault="009B2916" w:rsidP="009B291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</w:t>
      </w:r>
      <w:r>
        <w:rPr>
          <w:i/>
          <w:sz w:val="22"/>
          <w:szCs w:val="22"/>
          <w:lang w:val="fr-FR"/>
        </w:rPr>
        <w:t xml:space="preserve"> </w:t>
      </w:r>
      <w:r w:rsidRPr="00670B8B">
        <w:rPr>
          <w:i/>
          <w:sz w:val="22"/>
          <w:szCs w:val="22"/>
          <w:lang w:val="fr-FR"/>
        </w:rPr>
        <w:t xml:space="preserve"> HT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4EC85F91" w14:textId="77777777" w:rsidR="009B2916" w:rsidRPr="00670B8B" w:rsidRDefault="009B2916" w:rsidP="009B291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TVA</w:t>
      </w:r>
      <w:r>
        <w:rPr>
          <w:i/>
          <w:sz w:val="22"/>
          <w:szCs w:val="22"/>
          <w:lang w:val="fr-FR"/>
        </w:rPr>
        <w:t xml:space="preserve"> (20%)</w:t>
      </w:r>
      <w:r w:rsidRPr="00670B8B">
        <w:rPr>
          <w:i/>
          <w:sz w:val="22"/>
          <w:szCs w:val="22"/>
          <w:lang w:val="fr-FR"/>
        </w:rPr>
        <w:t> :</w:t>
      </w:r>
    </w:p>
    <w:p w14:paraId="19EAB326" w14:textId="0C12035B" w:rsidR="009B2916" w:rsidRDefault="009B2916" w:rsidP="009B291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TTC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0A22B485" w14:textId="77777777" w:rsidR="009B2916" w:rsidRPr="00EF2011" w:rsidRDefault="009B2916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</w:p>
    <w:p w14:paraId="010D1F2A" w14:textId="7CDF995B" w:rsidR="0085504D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</w:t>
      </w:r>
      <w:r w:rsidR="003A540C">
        <w:rPr>
          <w:i/>
          <w:iCs/>
          <w:sz w:val="22"/>
          <w:szCs w:val="22"/>
          <w:lang w:val="fr-FR"/>
        </w:rPr>
        <w:t>4</w:t>
      </w:r>
      <w:r w:rsidRPr="7A0B6D55">
        <w:rPr>
          <w:i/>
          <w:iCs/>
          <w:sz w:val="22"/>
          <w:szCs w:val="22"/>
          <w:lang w:val="fr-FR"/>
        </w:rPr>
        <w:t xml:space="preserve"> – </w:t>
      </w:r>
      <w:r w:rsidR="0078292A">
        <w:rPr>
          <w:i/>
          <w:iCs/>
          <w:sz w:val="22"/>
          <w:szCs w:val="22"/>
          <w:lang w:val="fr-FR"/>
        </w:rPr>
        <w:t>Revêtement de sol – cloisons mobiles</w:t>
      </w:r>
      <w:r w:rsidRPr="7A0B6D55">
        <w:rPr>
          <w:i/>
          <w:iCs/>
          <w:sz w:val="22"/>
          <w:szCs w:val="22"/>
          <w:lang w:val="fr-FR"/>
        </w:rPr>
        <w:t xml:space="preserve">: </w:t>
      </w:r>
    </w:p>
    <w:p w14:paraId="51AD66FE" w14:textId="77777777" w:rsidR="009B2916" w:rsidRPr="00670B8B" w:rsidRDefault="009B2916" w:rsidP="009B291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</w:t>
      </w:r>
      <w:r>
        <w:rPr>
          <w:i/>
          <w:sz w:val="22"/>
          <w:szCs w:val="22"/>
          <w:lang w:val="fr-FR"/>
        </w:rPr>
        <w:t xml:space="preserve"> </w:t>
      </w:r>
      <w:r w:rsidRPr="00670B8B">
        <w:rPr>
          <w:i/>
          <w:sz w:val="22"/>
          <w:szCs w:val="22"/>
          <w:lang w:val="fr-FR"/>
        </w:rPr>
        <w:t xml:space="preserve"> HT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04550FDE" w14:textId="77777777" w:rsidR="009B2916" w:rsidRPr="00670B8B" w:rsidRDefault="009B2916" w:rsidP="009B291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TVA</w:t>
      </w:r>
      <w:r>
        <w:rPr>
          <w:i/>
          <w:sz w:val="22"/>
          <w:szCs w:val="22"/>
          <w:lang w:val="fr-FR"/>
        </w:rPr>
        <w:t xml:space="preserve"> (20%)</w:t>
      </w:r>
      <w:r w:rsidRPr="00670B8B">
        <w:rPr>
          <w:i/>
          <w:sz w:val="22"/>
          <w:szCs w:val="22"/>
          <w:lang w:val="fr-FR"/>
        </w:rPr>
        <w:t> :</w:t>
      </w:r>
    </w:p>
    <w:p w14:paraId="40AFE046" w14:textId="0ABAE787" w:rsidR="009B2916" w:rsidRDefault="009B2916" w:rsidP="009B291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TTC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  <w:bookmarkStart w:id="15" w:name="_GoBack"/>
      <w:bookmarkEnd w:id="15"/>
    </w:p>
    <w:p w14:paraId="4E8CEA78" w14:textId="4906FA2D" w:rsidR="00EF2011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430E806" w14:textId="5F2CC16E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Soit un Montant Total </w:t>
      </w:r>
      <w:r w:rsidR="002347D7">
        <w:rPr>
          <w:sz w:val="22"/>
          <w:szCs w:val="22"/>
          <w:lang w:val="fr-FR"/>
        </w:rPr>
        <w:t>(</w:t>
      </w:r>
      <w:r w:rsidRPr="7A0B6D55">
        <w:rPr>
          <w:sz w:val="22"/>
          <w:szCs w:val="22"/>
          <w:lang w:val="fr-FR"/>
        </w:rPr>
        <w:t>€</w:t>
      </w:r>
      <w:r w:rsidR="002347D7">
        <w:rPr>
          <w:sz w:val="22"/>
          <w:szCs w:val="22"/>
          <w:lang w:val="fr-FR"/>
        </w:rPr>
        <w:t>)</w:t>
      </w:r>
      <w:r w:rsidRPr="7A0B6D55">
        <w:rPr>
          <w:sz w:val="22"/>
          <w:szCs w:val="22"/>
          <w:lang w:val="fr-FR"/>
        </w:rPr>
        <w:t xml:space="preserve"> HT :</w:t>
      </w:r>
    </w:p>
    <w:p w14:paraId="4342076B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TVA :</w:t>
      </w:r>
    </w:p>
    <w:p w14:paraId="57237A86" w14:textId="6DF46F14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TTC :</w:t>
      </w:r>
    </w:p>
    <w:p w14:paraId="2C500ED5" w14:textId="203482F1" w:rsidR="00EF2011" w:rsidRDefault="00BD1D68" w:rsidP="00BD1D68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Soit en lettres :</w:t>
      </w:r>
    </w:p>
    <w:p w14:paraId="19902268" w14:textId="77777777" w:rsidR="00BD1D68" w:rsidRPr="00D04078" w:rsidRDefault="00BD1D68" w:rsidP="00BD1D68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7777777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>Délai d’exécution défini à l’article 4.1. du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6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6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7" w:name="Titre_Clause_sociale"/>
      <w:bookmarkEnd w:id="17"/>
    </w:p>
    <w:p w14:paraId="4DE57658" w14:textId="7EA78F72" w:rsidR="004E468E" w:rsidRDefault="004E468E" w:rsidP="004E468E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8" w:name="AEClause_sociale"/>
      <w:bookmarkEnd w:id="18"/>
      <w:r w:rsidRPr="7A0B6D55">
        <w:rPr>
          <w:rFonts w:ascii="Times New Roman" w:hAnsi="Times New Roman"/>
          <w:sz w:val="22"/>
          <w:szCs w:val="22"/>
        </w:rPr>
        <w:t>Les obligations du titulaire en matière d’insertion sociale sont précisées à l’article</w:t>
      </w:r>
      <w:r w:rsidR="00A06092">
        <w:rPr>
          <w:rFonts w:ascii="Times New Roman" w:hAnsi="Times New Roman"/>
          <w:sz w:val="22"/>
          <w:szCs w:val="22"/>
        </w:rPr>
        <w:t xml:space="preserve"> 19</w:t>
      </w:r>
      <w:r>
        <w:rPr>
          <w:rFonts w:ascii="Times New Roman" w:hAnsi="Times New Roman"/>
          <w:sz w:val="22"/>
          <w:szCs w:val="22"/>
        </w:rPr>
        <w:t>.1.1</w:t>
      </w:r>
      <w:r w:rsidRPr="7A0B6D55">
        <w:rPr>
          <w:rFonts w:ascii="Times New Roman" w:hAnsi="Times New Roman"/>
          <w:sz w:val="22"/>
          <w:szCs w:val="22"/>
        </w:rPr>
        <w:t xml:space="preserve"> du CCAP. </w:t>
      </w:r>
    </w:p>
    <w:p w14:paraId="76F9E1A9" w14:textId="77777777" w:rsidR="004E468E" w:rsidRDefault="004E468E" w:rsidP="004E468E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titulaire s’engage à réserver des emplois à du personnel en insertion à hauteur de : </w:t>
      </w:r>
    </w:p>
    <w:p w14:paraId="6B530C79" w14:textId="77777777" w:rsidR="004E468E" w:rsidRDefault="004E468E" w:rsidP="004E468E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4533"/>
        <w:gridCol w:w="4528"/>
      </w:tblGrid>
      <w:tr w:rsidR="004E468E" w14:paraId="787CBB61" w14:textId="77777777" w:rsidTr="00E6101F">
        <w:tc>
          <w:tcPr>
            <w:tcW w:w="4533" w:type="dxa"/>
          </w:tcPr>
          <w:p w14:paraId="6C12765D" w14:textId="77777777" w:rsidR="004E468E" w:rsidRDefault="004E468E" w:rsidP="00E6101F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désignation</w:t>
            </w:r>
          </w:p>
        </w:tc>
        <w:tc>
          <w:tcPr>
            <w:tcW w:w="4528" w:type="dxa"/>
          </w:tcPr>
          <w:p w14:paraId="1B53CA18" w14:textId="77777777" w:rsidR="004E468E" w:rsidRDefault="004E468E" w:rsidP="00E6101F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Nombre d’heures d’insertion minimales</w:t>
            </w:r>
          </w:p>
        </w:tc>
      </w:tr>
      <w:tr w:rsidR="004E468E" w14:paraId="48669601" w14:textId="77777777" w:rsidTr="00E6101F">
        <w:tc>
          <w:tcPr>
            <w:tcW w:w="4533" w:type="dxa"/>
          </w:tcPr>
          <w:p w14:paraId="642D6F13" w14:textId="1A25A7DE" w:rsidR="004E468E" w:rsidRPr="00751A52" w:rsidRDefault="004E468E" w:rsidP="00E6101F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751A52">
              <w:rPr>
                <w:rFonts w:ascii="Times New Roman" w:hAnsi="Times New Roman"/>
              </w:rPr>
              <w:t xml:space="preserve">Lot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28" w:type="dxa"/>
          </w:tcPr>
          <w:p w14:paraId="3E0B090A" w14:textId="395A1AF4" w:rsidR="004E468E" w:rsidRPr="00751A52" w:rsidRDefault="004E468E" w:rsidP="00E6101F">
            <w:pPr>
              <w:pStyle w:val="Commentaire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  <w:r w:rsidRPr="00751A52">
              <w:rPr>
                <w:rFonts w:ascii="Times New Roman" w:hAnsi="Times New Roman"/>
              </w:rPr>
              <w:t xml:space="preserve"> heures</w:t>
            </w:r>
          </w:p>
        </w:tc>
      </w:tr>
    </w:tbl>
    <w:p w14:paraId="7B42AB41" w14:textId="77777777" w:rsidR="0079620D" w:rsidRPr="00712698" w:rsidRDefault="0079620D" w:rsidP="00EF2011">
      <w:pPr>
        <w:pStyle w:val="Commentaire"/>
        <w:spacing w:after="0"/>
        <w:ind w:left="567"/>
        <w:rPr>
          <w:rFonts w:ascii="Times New Roman" w:hAnsi="Times New Roman"/>
        </w:rPr>
      </w:pPr>
    </w:p>
    <w:p w14:paraId="5A2FF2EB" w14:textId="77777777" w:rsidR="003A540C" w:rsidRDefault="003A540C" w:rsidP="00940FDD">
      <w:pPr>
        <w:ind w:left="567" w:right="-144"/>
        <w:jc w:val="both"/>
        <w:rPr>
          <w:ins w:id="19" w:author="COCHINARD Christine ATTACHE ADMI" w:date="2025-08-13T16:36:00Z"/>
          <w:rFonts w:ascii="Times New Roman" w:hAnsi="Times New Roman"/>
          <w:b/>
          <w:bCs/>
        </w:rPr>
      </w:pPr>
    </w:p>
    <w:p w14:paraId="1458CB2E" w14:textId="77777777" w:rsidR="003A540C" w:rsidRDefault="003A540C" w:rsidP="00940FDD">
      <w:pPr>
        <w:ind w:left="567" w:right="-144"/>
        <w:jc w:val="both"/>
        <w:rPr>
          <w:ins w:id="20" w:author="COCHINARD Christine ATTACHE ADMI" w:date="2025-08-13T16:36:00Z"/>
          <w:rFonts w:ascii="Times New Roman" w:hAnsi="Times New Roman"/>
          <w:b/>
          <w:bCs/>
        </w:rPr>
      </w:pPr>
    </w:p>
    <w:p w14:paraId="5A9ADACF" w14:textId="77777777" w:rsidR="003A540C" w:rsidRDefault="003A540C" w:rsidP="00940FDD">
      <w:pPr>
        <w:ind w:left="567" w:right="-144"/>
        <w:jc w:val="both"/>
        <w:rPr>
          <w:ins w:id="21" w:author="COCHINARD Christine ATTACHE ADMI" w:date="2025-08-13T16:37:00Z"/>
          <w:rFonts w:ascii="Times New Roman" w:hAnsi="Times New Roman"/>
          <w:b/>
          <w:bCs/>
        </w:rPr>
      </w:pPr>
    </w:p>
    <w:p w14:paraId="576958EA" w14:textId="77777777" w:rsidR="003A540C" w:rsidRDefault="003A540C" w:rsidP="00940FDD">
      <w:pPr>
        <w:ind w:left="567" w:right="-144"/>
        <w:jc w:val="both"/>
        <w:rPr>
          <w:ins w:id="22" w:author="COCHINARD Christine ATTACHE ADMI" w:date="2025-08-13T16:37:00Z"/>
          <w:rFonts w:ascii="Times New Roman" w:hAnsi="Times New Roman"/>
          <w:b/>
          <w:bCs/>
        </w:rPr>
      </w:pPr>
    </w:p>
    <w:p w14:paraId="27CB6D50" w14:textId="77777777" w:rsidR="003A540C" w:rsidRDefault="003A540C" w:rsidP="00940FDD">
      <w:pPr>
        <w:ind w:left="567" w:right="-144"/>
        <w:jc w:val="both"/>
        <w:rPr>
          <w:ins w:id="23" w:author="COCHINARD Christine ATTACHE ADMI" w:date="2025-08-13T16:37:00Z"/>
          <w:rFonts w:ascii="Times New Roman" w:hAnsi="Times New Roman"/>
          <w:b/>
          <w:bCs/>
        </w:rPr>
      </w:pPr>
    </w:p>
    <w:p w14:paraId="541D2B72" w14:textId="77777777" w:rsidR="003A540C" w:rsidRDefault="003A540C" w:rsidP="00940FDD">
      <w:pPr>
        <w:ind w:left="567" w:right="-144"/>
        <w:jc w:val="both"/>
        <w:rPr>
          <w:ins w:id="24" w:author="COCHINARD Christine ATTACHE ADMI" w:date="2025-08-13T16:37:00Z"/>
          <w:rFonts w:ascii="Times New Roman" w:hAnsi="Times New Roman"/>
          <w:b/>
          <w:bCs/>
        </w:rPr>
      </w:pPr>
    </w:p>
    <w:p w14:paraId="0AB00FBC" w14:textId="77777777" w:rsidR="003A540C" w:rsidRDefault="003A540C" w:rsidP="00940FDD">
      <w:pPr>
        <w:ind w:left="567" w:right="-144"/>
        <w:jc w:val="both"/>
        <w:rPr>
          <w:ins w:id="25" w:author="COCHINARD Christine ATTACHE ADMI" w:date="2025-08-13T16:37:00Z"/>
          <w:rFonts w:ascii="Times New Roman" w:hAnsi="Times New Roman"/>
          <w:b/>
          <w:bCs/>
        </w:rPr>
      </w:pPr>
    </w:p>
    <w:p w14:paraId="3A7C82A7" w14:textId="77777777" w:rsidR="003A540C" w:rsidRDefault="003A540C" w:rsidP="00940FDD">
      <w:pPr>
        <w:ind w:left="567" w:right="-144"/>
        <w:jc w:val="both"/>
        <w:rPr>
          <w:ins w:id="26" w:author="COCHINARD Christine ATTACHE ADMI" w:date="2025-08-13T16:37:00Z"/>
          <w:rFonts w:ascii="Times New Roman" w:hAnsi="Times New Roman"/>
          <w:b/>
          <w:bCs/>
        </w:rPr>
      </w:pPr>
    </w:p>
    <w:p w14:paraId="5E0932B5" w14:textId="43FC20A0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sous-traitance</w:t>
      </w:r>
      <w:r w:rsidRPr="7A0B6D55">
        <w:rPr>
          <w:rFonts w:ascii="Times New Roman" w:hAnsi="Times New Roman"/>
          <w:b/>
          <w:bCs/>
          <w:u w:val="single"/>
        </w:rPr>
        <w:t>:</w:t>
      </w:r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6AFA2537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0CA494D0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8CFFB56" w:rsidR="00940FDD" w:rsidRDefault="00940FD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(signature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          ,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FF0778">
      <w:headerReference w:type="default" r:id="rId59"/>
      <w:footerReference w:type="default" r:id="rId60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85504D" w:rsidRDefault="0085504D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85504D" w:rsidRDefault="0085504D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3F39D57C" w:rsidR="0085504D" w:rsidRDefault="0085504D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0E0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0E0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85504D" w:rsidRDefault="008550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85504D" w:rsidRDefault="0085504D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85504D" w:rsidRDefault="0085504D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85504D" w:rsidRDefault="0085504D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85504D" w:rsidRDefault="0085504D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r w:rsidRPr="7A0B6D55"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85504D" w:rsidRDefault="0085504D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85504D" w:rsidRDefault="0085504D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r w:rsidRPr="7A0B6D55"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co-traitants, l’identification exacte des autres co-traitants doit être annexée au</w:t>
      </w:r>
    </w:p>
    <w:p w14:paraId="1D513854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présent accord. </w:t>
      </w:r>
    </w:p>
  </w:footnote>
  <w:footnote w:id="9">
    <w:p w14:paraId="4FEA9E18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85504D" w:rsidRDefault="0085504D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85504D" w:rsidRDefault="0085504D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85504D" w:rsidRDefault="0085504D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r w:rsidRPr="7A0B6D55"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85504D" w:rsidRPr="00D97AAC" w:rsidRDefault="0085504D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85504D" w:rsidRDefault="0085504D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3B992" w14:textId="025B0D5E" w:rsidR="00A40E37" w:rsidRPr="0085504D" w:rsidRDefault="00A40E37" w:rsidP="00A40E37">
    <w:pPr>
      <w:pStyle w:val="En-tte"/>
      <w:jc w:val="right"/>
    </w:pPr>
    <w:r w:rsidRPr="0085504D">
      <w:t>DAF_</w:t>
    </w:r>
    <w:r>
      <w:t>2025_000457</w:t>
    </w:r>
    <w:r w:rsidRPr="0085504D">
      <w:t xml:space="preserve"> </w:t>
    </w:r>
    <w:r>
      <w:t>/ Projet ESID 25 115</w:t>
    </w:r>
  </w:p>
  <w:p w14:paraId="65ADB7BC" w14:textId="77777777" w:rsidR="0085504D" w:rsidRPr="00A40E37" w:rsidRDefault="0085504D" w:rsidP="00A40E3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OCHINARD Christine ATTACHE ADMI">
    <w15:presenceInfo w15:providerId="None" w15:userId="COCHINARD Christine ATTACHE ADM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trackRevisions/>
  <w:documentProtection w:edit="forms" w:enforcement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63E2D"/>
    <w:rsid w:val="000702E1"/>
    <w:rsid w:val="00080490"/>
    <w:rsid w:val="00083493"/>
    <w:rsid w:val="00090BBC"/>
    <w:rsid w:val="000A6A2A"/>
    <w:rsid w:val="000B6689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A1533"/>
    <w:rsid w:val="001B4DC6"/>
    <w:rsid w:val="001D724D"/>
    <w:rsid w:val="001D7F67"/>
    <w:rsid w:val="001F0851"/>
    <w:rsid w:val="002347D7"/>
    <w:rsid w:val="00245B5B"/>
    <w:rsid w:val="00283C5A"/>
    <w:rsid w:val="00292262"/>
    <w:rsid w:val="002A271D"/>
    <w:rsid w:val="002B118A"/>
    <w:rsid w:val="002C24AF"/>
    <w:rsid w:val="00301A1A"/>
    <w:rsid w:val="00307959"/>
    <w:rsid w:val="00370E0C"/>
    <w:rsid w:val="00373163"/>
    <w:rsid w:val="0038608E"/>
    <w:rsid w:val="00392AA8"/>
    <w:rsid w:val="003A540C"/>
    <w:rsid w:val="003C579A"/>
    <w:rsid w:val="003D4F11"/>
    <w:rsid w:val="00403496"/>
    <w:rsid w:val="00406F02"/>
    <w:rsid w:val="004404F1"/>
    <w:rsid w:val="004B325E"/>
    <w:rsid w:val="004B7039"/>
    <w:rsid w:val="004C3F20"/>
    <w:rsid w:val="004D3B85"/>
    <w:rsid w:val="004E1A38"/>
    <w:rsid w:val="004E468E"/>
    <w:rsid w:val="004F0020"/>
    <w:rsid w:val="00501E0C"/>
    <w:rsid w:val="0054482A"/>
    <w:rsid w:val="005736A9"/>
    <w:rsid w:val="00594FC6"/>
    <w:rsid w:val="005A60FB"/>
    <w:rsid w:val="005B5ED4"/>
    <w:rsid w:val="005C14CD"/>
    <w:rsid w:val="005C6523"/>
    <w:rsid w:val="005D1AC2"/>
    <w:rsid w:val="0061373D"/>
    <w:rsid w:val="0061781D"/>
    <w:rsid w:val="00626F9F"/>
    <w:rsid w:val="00654FB7"/>
    <w:rsid w:val="00673049"/>
    <w:rsid w:val="00677F3C"/>
    <w:rsid w:val="00695BD8"/>
    <w:rsid w:val="006C657D"/>
    <w:rsid w:val="006D4689"/>
    <w:rsid w:val="006D5E9D"/>
    <w:rsid w:val="006E4128"/>
    <w:rsid w:val="00701822"/>
    <w:rsid w:val="007065DD"/>
    <w:rsid w:val="0071183D"/>
    <w:rsid w:val="00712698"/>
    <w:rsid w:val="00744E3F"/>
    <w:rsid w:val="0078292A"/>
    <w:rsid w:val="007865A1"/>
    <w:rsid w:val="00787389"/>
    <w:rsid w:val="00787F34"/>
    <w:rsid w:val="0079620D"/>
    <w:rsid w:val="007A5895"/>
    <w:rsid w:val="007C3F6B"/>
    <w:rsid w:val="007D0D63"/>
    <w:rsid w:val="0080348A"/>
    <w:rsid w:val="008104F7"/>
    <w:rsid w:val="0085504D"/>
    <w:rsid w:val="008575D7"/>
    <w:rsid w:val="00863280"/>
    <w:rsid w:val="00871385"/>
    <w:rsid w:val="00890BF4"/>
    <w:rsid w:val="008924D0"/>
    <w:rsid w:val="008953C2"/>
    <w:rsid w:val="00895520"/>
    <w:rsid w:val="008A0A6C"/>
    <w:rsid w:val="008D19EA"/>
    <w:rsid w:val="009276B6"/>
    <w:rsid w:val="00940FDD"/>
    <w:rsid w:val="009553C4"/>
    <w:rsid w:val="00965455"/>
    <w:rsid w:val="00972122"/>
    <w:rsid w:val="00973100"/>
    <w:rsid w:val="00981B3A"/>
    <w:rsid w:val="009B2916"/>
    <w:rsid w:val="009C1AFF"/>
    <w:rsid w:val="009D20C2"/>
    <w:rsid w:val="009E1A07"/>
    <w:rsid w:val="00A06092"/>
    <w:rsid w:val="00A132C4"/>
    <w:rsid w:val="00A14085"/>
    <w:rsid w:val="00A15FD7"/>
    <w:rsid w:val="00A40E37"/>
    <w:rsid w:val="00A443F3"/>
    <w:rsid w:val="00A5177D"/>
    <w:rsid w:val="00A94139"/>
    <w:rsid w:val="00AA78CA"/>
    <w:rsid w:val="00AB6F65"/>
    <w:rsid w:val="00AC21DD"/>
    <w:rsid w:val="00AD3E84"/>
    <w:rsid w:val="00B00C11"/>
    <w:rsid w:val="00B27403"/>
    <w:rsid w:val="00B4401B"/>
    <w:rsid w:val="00B53878"/>
    <w:rsid w:val="00B60BC2"/>
    <w:rsid w:val="00B7749F"/>
    <w:rsid w:val="00B96E2D"/>
    <w:rsid w:val="00BD1D68"/>
    <w:rsid w:val="00BE1F1B"/>
    <w:rsid w:val="00BE680E"/>
    <w:rsid w:val="00BF28ED"/>
    <w:rsid w:val="00BF4056"/>
    <w:rsid w:val="00C20A2B"/>
    <w:rsid w:val="00C223A1"/>
    <w:rsid w:val="00C22C13"/>
    <w:rsid w:val="00C627CC"/>
    <w:rsid w:val="00C822B7"/>
    <w:rsid w:val="00C86CE5"/>
    <w:rsid w:val="00C95A65"/>
    <w:rsid w:val="00CA65C2"/>
    <w:rsid w:val="00CB4387"/>
    <w:rsid w:val="00D03570"/>
    <w:rsid w:val="00D04078"/>
    <w:rsid w:val="00D2403E"/>
    <w:rsid w:val="00D25F41"/>
    <w:rsid w:val="00D47581"/>
    <w:rsid w:val="00D556A0"/>
    <w:rsid w:val="00D86C7E"/>
    <w:rsid w:val="00D97AAC"/>
    <w:rsid w:val="00DB0D27"/>
    <w:rsid w:val="00E63C3B"/>
    <w:rsid w:val="00E96687"/>
    <w:rsid w:val="00EA64BE"/>
    <w:rsid w:val="00EC12E0"/>
    <w:rsid w:val="00EC5548"/>
    <w:rsid w:val="00EF09CE"/>
    <w:rsid w:val="00EF2011"/>
    <w:rsid w:val="00EF3E67"/>
    <w:rsid w:val="00EF6EB9"/>
    <w:rsid w:val="00F0547D"/>
    <w:rsid w:val="00F130D0"/>
    <w:rsid w:val="00F621FE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control" Target="activeX/activeX15.xml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image" Target="media/image16.wmf"/><Relationship Id="rId47" Type="http://schemas.openxmlformats.org/officeDocument/2006/relationships/control" Target="activeX/activeX19.xml"/><Relationship Id="rId50" Type="http://schemas.openxmlformats.org/officeDocument/2006/relationships/control" Target="activeX/activeX21.xml"/><Relationship Id="rId55" Type="http://schemas.openxmlformats.org/officeDocument/2006/relationships/image" Target="media/image22.wmf"/><Relationship Id="rId63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0.wmf"/><Relationship Id="rId41" Type="http://schemas.openxmlformats.org/officeDocument/2006/relationships/control" Target="activeX/activeX16.xml"/><Relationship Id="rId54" Type="http://schemas.openxmlformats.org/officeDocument/2006/relationships/control" Target="activeX/activeX23.xml"/><Relationship Id="rId62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control" Target="activeX/activeX14.xml"/><Relationship Id="rId40" Type="http://schemas.openxmlformats.org/officeDocument/2006/relationships/image" Target="media/image15.wmf"/><Relationship Id="rId45" Type="http://schemas.openxmlformats.org/officeDocument/2006/relationships/control" Target="activeX/activeX18.xml"/><Relationship Id="rId53" Type="http://schemas.openxmlformats.org/officeDocument/2006/relationships/image" Target="media/image21.wmf"/><Relationship Id="rId58" Type="http://schemas.openxmlformats.org/officeDocument/2006/relationships/control" Target="activeX/activeX25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control" Target="activeX/activeX20.xml"/><Relationship Id="rId57" Type="http://schemas.openxmlformats.org/officeDocument/2006/relationships/image" Target="media/image23.wmf"/><Relationship Id="rId61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image" Target="media/image17.wmf"/><Relationship Id="rId52" Type="http://schemas.openxmlformats.org/officeDocument/2006/relationships/control" Target="activeX/activeX22.xml"/><Relationship Id="rId6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control" Target="activeX/activeX17.xml"/><Relationship Id="rId48" Type="http://schemas.openxmlformats.org/officeDocument/2006/relationships/image" Target="media/image19.wmf"/><Relationship Id="rId56" Type="http://schemas.openxmlformats.org/officeDocument/2006/relationships/control" Target="activeX/activeX24.xml"/><Relationship Id="rId8" Type="http://schemas.openxmlformats.org/officeDocument/2006/relationships/webSettings" Target="webSettings.xml"/><Relationship Id="rId51" Type="http://schemas.openxmlformats.org/officeDocument/2006/relationships/image" Target="media/image20.wmf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855576-8FE8-4A29-A78B-BC0F4C51F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AA6A54-8F17-496F-BE77-DA0A75F4BFF8}">
  <ds:schemaRefs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D749509-EF99-4733-8B5E-E47CCC2B9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15</TotalTime>
  <Pages>8</Pages>
  <Words>1544</Words>
  <Characters>8493</Characters>
  <Application>Microsoft Office Word</Application>
  <DocSecurity>0</DocSecurity>
  <Lines>70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CHOUTEAU Philippe SA CN MINDEF</cp:lastModifiedBy>
  <cp:revision>13</cp:revision>
  <dcterms:created xsi:type="dcterms:W3CDTF">2025-07-11T11:33:00Z</dcterms:created>
  <dcterms:modified xsi:type="dcterms:W3CDTF">2025-08-18T07:26:00Z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